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eastAsia="Times New Roman" w:cs="Arial" w:ascii="Arial" w:hAnsi="Arial"/>
          <w:b/>
        </w:rPr>
        <w:t>MOBILI RANKINIO VALDYMO SNIEGO GAMYBOS PATRANKA</w:t>
      </w:r>
      <w:r>
        <w:rPr>
          <w:rFonts w:eastAsia="Times New Roman" w:cs="Arial" w:ascii="Arial" w:hAnsi="Arial"/>
          <w:b/>
          <w:bCs/>
          <w:lang w:eastAsia="lt-LT"/>
        </w:rPr>
        <w:t xml:space="preserve"> TECHNINĖ SPECIFIKACIJA </w:t>
      </w:r>
      <w:bookmarkStart w:id="0" w:name="_Hlk145060164"/>
      <w:bookmarkEnd w:id="0"/>
    </w:p>
    <w:p>
      <w:pPr>
        <w:pStyle w:val="Normal"/>
        <w:spacing w:lineRule="auto" w:line="240" w:before="0" w:after="0"/>
        <w:rPr>
          <w:rFonts w:ascii="Arial" w:hAnsi="Arial" w:eastAsia="Times New Roman" w:cs="Arial"/>
          <w:b/>
          <w:b/>
          <w:bCs/>
          <w:lang w:eastAsia="lt-LT"/>
        </w:rPr>
      </w:pPr>
      <w:r>
        <w:rPr>
          <w:rFonts w:eastAsia="Times New Roman" w:cs="Arial" w:ascii="Arial" w:hAnsi="Arial"/>
          <w:b/>
          <w:bCs/>
          <w:lang w:eastAsia="lt-LT"/>
        </w:rPr>
      </w:r>
    </w:p>
    <w:p>
      <w:pPr>
        <w:pStyle w:val="Normal"/>
        <w:keepNext w:val="true"/>
        <w:keepLines/>
        <w:numPr>
          <w:ilvl w:val="0"/>
          <w:numId w:val="0"/>
        </w:numPr>
        <w:spacing w:lineRule="auto" w:line="240" w:before="0" w:after="0"/>
        <w:ind w:left="0" w:hanging="0"/>
        <w:outlineLvl w:val="0"/>
        <w:rPr/>
      </w:pPr>
      <w:r>
        <w:rPr>
          <w:rFonts w:cs="Arial" w:ascii="Arial" w:hAnsi="Arial"/>
        </w:rPr>
        <w:t>1.</w:t>
      </w:r>
      <w:r>
        <w:rPr>
          <w:rFonts w:eastAsia="Arial" w:cs="Arial" w:ascii="Arial" w:hAnsi="Arial"/>
          <w:b/>
          <w:lang w:eastAsia="lt-LT"/>
        </w:rPr>
        <w:t xml:space="preserve">PIRKIMO OBJEKTAS </w:t>
      </w:r>
    </w:p>
    <w:p>
      <w:pPr>
        <w:pStyle w:val="NoSpacing"/>
        <w:jc w:val="both"/>
        <w:rPr/>
      </w:pPr>
      <w:r>
        <w:rPr>
          <w:rFonts w:eastAsia="Times New Roman" w:cs="Arial" w:ascii="Arial" w:hAnsi="Arial"/>
          <w:sz w:val="22"/>
          <w:lang w:eastAsia="lt-LT"/>
        </w:rPr>
        <w:t>1.1.</w:t>
      </w:r>
      <w:r>
        <w:rPr>
          <w:rFonts w:eastAsia="Times New Roman" w:cs="Arial" w:ascii="Arial" w:hAnsi="Arial"/>
          <w:sz w:val="22"/>
        </w:rPr>
        <w:t xml:space="preserve"> </w:t>
      </w:r>
      <w:r>
        <w:rPr>
          <w:rFonts w:cs="Arial" w:ascii="Arial" w:hAnsi="Arial"/>
          <w:sz w:val="22"/>
        </w:rPr>
        <w:t>Mobili rankinio valdymo sniego gamybos patranka sodmenų uždengimui konteinerinio auginimo aikštelėse</w:t>
      </w:r>
      <w:r>
        <w:rPr>
          <w:rFonts w:eastAsia="Times New Roman" w:cs="Arial" w:ascii="Arial" w:hAnsi="Arial"/>
          <w:sz w:val="22"/>
          <w:lang w:eastAsia="lt-LT"/>
        </w:rPr>
        <w:t xml:space="preserve"> (</w:t>
      </w:r>
      <w:del w:id="0" w:author="Jolita Puodžiūnienė | VMU" w:date="2023-10-05T10:51:00Z">
        <w:r>
          <w:rPr>
            <w:rFonts w:eastAsia="Times New Roman" w:cs="Arial" w:ascii="Arial" w:hAnsi="Arial"/>
            <w:sz w:val="22"/>
            <w:lang w:eastAsia="lt-LT"/>
          </w:rPr>
          <w:delText xml:space="preserve"> </w:delText>
        </w:r>
      </w:del>
      <w:r>
        <w:rPr>
          <w:rFonts w:eastAsia="Times New Roman" w:cs="Arial" w:ascii="Arial" w:hAnsi="Arial"/>
          <w:sz w:val="22"/>
          <w:lang w:eastAsia="lt-LT"/>
        </w:rPr>
        <w:t xml:space="preserve">toliau - Prekė). </w:t>
      </w:r>
      <w:r>
        <w:rPr>
          <w:rFonts w:cs="Arial" w:ascii="Arial" w:hAnsi="Arial"/>
          <w:sz w:val="22"/>
        </w:rPr>
        <w:t xml:space="preserve">Pagrindinis BVPŽ kodas </w:t>
      </w:r>
      <w:r>
        <w:rPr>
          <w:rStyle w:val="Formcontrol"/>
          <w:rFonts w:cs="Arial" w:ascii="Arial" w:hAnsi="Arial"/>
        </w:rPr>
        <w:t>42513200-7 Šaldymo įrenginiai</w:t>
      </w:r>
      <w:r>
        <w:rPr>
          <w:rFonts w:cs="Arial" w:ascii="Arial" w:hAnsi="Arial"/>
          <w:bCs/>
          <w:sz w:val="22"/>
        </w:rPr>
        <w:t xml:space="preserve"> </w:t>
      </w:r>
    </w:p>
    <w:p>
      <w:pPr>
        <w:pStyle w:val="NoSpacing"/>
        <w:jc w:val="both"/>
        <w:rPr/>
      </w:pPr>
      <w:r>
        <w:rPr>
          <w:rFonts w:cs="Arial" w:ascii="Arial" w:hAnsi="Arial"/>
          <w:bCs/>
          <w:sz w:val="22"/>
        </w:rPr>
        <w:t>1.2.</w:t>
      </w:r>
      <w:r>
        <w:rPr>
          <w:rFonts w:cs="Arial" w:ascii="Arial" w:hAnsi="Arial"/>
          <w:sz w:val="22"/>
        </w:rPr>
        <w:t xml:space="preserve"> Pirkimas neskaidomas į pirkimo objekto dalis. </w:t>
      </w:r>
    </w:p>
    <w:p>
      <w:pPr>
        <w:pStyle w:val="NoSpacing"/>
        <w:jc w:val="both"/>
        <w:rPr/>
      </w:pPr>
      <w:r>
        <w:rPr>
          <w:rFonts w:cs="Arial" w:ascii="Arial" w:hAnsi="Arial"/>
          <w:sz w:val="22"/>
        </w:rPr>
        <w:t>1.3. Pirkimo objekto apimtys:</w:t>
      </w:r>
    </w:p>
    <w:p>
      <w:pPr>
        <w:pStyle w:val="NoSpacing"/>
        <w:jc w:val="both"/>
        <w:rPr>
          <w:rFonts w:ascii="Arial" w:hAnsi="Arial" w:cs="Arial"/>
          <w:sz w:val="22"/>
        </w:rPr>
      </w:pPr>
      <w:r>
        <w:rPr>
          <w:rFonts w:cs="Arial" w:ascii="Arial" w:hAnsi="Arial"/>
          <w:sz w:val="22"/>
        </w:rPr>
      </w:r>
    </w:p>
    <w:tbl>
      <w:tblPr>
        <w:tblW w:w="4900" w:type="pct"/>
        <w:jc w:val="left"/>
        <w:tblInd w:w="108" w:type="dxa"/>
        <w:tblCellMar>
          <w:top w:w="0" w:type="dxa"/>
          <w:left w:w="108" w:type="dxa"/>
          <w:bottom w:w="0" w:type="dxa"/>
          <w:right w:w="108" w:type="dxa"/>
        </w:tblCellMar>
        <w:tblLook w:firstRow="1" w:noVBand="1" w:lastRow="0" w:firstColumn="1" w:lastColumn="0" w:noHBand="0" w:val="04a0"/>
      </w:tblPr>
      <w:tblGrid>
        <w:gridCol w:w="4096"/>
        <w:gridCol w:w="2113"/>
        <w:gridCol w:w="2636"/>
      </w:tblGrid>
      <w:tr>
        <w:trPr/>
        <w:tc>
          <w:tcPr>
            <w:tcW w:w="4096"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spacing w:lineRule="auto" w:line="240" w:before="0" w:after="0"/>
              <w:jc w:val="center"/>
              <w:rPr/>
            </w:pPr>
            <w:r>
              <w:rPr>
                <w:rFonts w:cs="Arial" w:ascii="Arial" w:hAnsi="Arial"/>
                <w:color w:val="000000" w:themeColor="text1"/>
              </w:rPr>
              <w:t>Pirkimo objekto pavadinimas</w:t>
            </w:r>
          </w:p>
        </w:tc>
        <w:tc>
          <w:tcPr>
            <w:tcW w:w="2113"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spacing w:lineRule="auto" w:line="240" w:before="0" w:after="0"/>
              <w:jc w:val="center"/>
              <w:rPr/>
            </w:pPr>
            <w:r>
              <w:rPr>
                <w:rFonts w:cs="Arial" w:ascii="Arial" w:hAnsi="Arial"/>
              </w:rPr>
              <w:t xml:space="preserve">Matavimo vnt. </w:t>
            </w:r>
          </w:p>
        </w:tc>
        <w:tc>
          <w:tcPr>
            <w:tcW w:w="2636" w:type="dxa"/>
            <w:tcBorders>
              <w:top w:val="single" w:sz="4" w:space="0" w:color="000000"/>
              <w:left w:val="single" w:sz="4" w:space="0" w:color="000000"/>
              <w:bottom w:val="single" w:sz="4" w:space="0" w:color="000000"/>
              <w:right w:val="single" w:sz="4" w:space="0" w:color="000000"/>
            </w:tcBorders>
            <w:shd w:color="auto" w:fill="C5E0B3" w:themeFill="accent6" w:themeFillTint="66" w:val="clear"/>
            <w:vAlign w:val="center"/>
          </w:tcPr>
          <w:p>
            <w:pPr>
              <w:pStyle w:val="Normal"/>
              <w:spacing w:lineRule="auto" w:line="240" w:before="0" w:after="0"/>
              <w:jc w:val="center"/>
              <w:rPr/>
            </w:pPr>
            <w:r>
              <w:rPr>
                <w:rFonts w:cs="Arial" w:ascii="Arial" w:hAnsi="Arial"/>
              </w:rPr>
              <w:t>Perkamas kiekis</w:t>
            </w:r>
          </w:p>
        </w:tc>
      </w:tr>
      <w:tr>
        <w:trPr/>
        <w:tc>
          <w:tcPr>
            <w:tcW w:w="4096" w:type="dxa"/>
            <w:tcBorders>
              <w:top w:val="single" w:sz="4" w:space="0" w:color="000000"/>
              <w:left w:val="single" w:sz="4" w:space="0" w:color="000000"/>
              <w:bottom w:val="single" w:sz="4" w:space="0" w:color="000000"/>
              <w:right w:val="single" w:sz="4" w:space="0" w:color="000000"/>
            </w:tcBorders>
            <w:vAlign w:val="bottom"/>
          </w:tcPr>
          <w:p>
            <w:pPr>
              <w:pStyle w:val="NoSpacing"/>
              <w:rPr/>
            </w:pPr>
            <w:bookmarkStart w:id="1" w:name="_Hlk147154009"/>
            <w:r>
              <w:rPr>
                <w:rFonts w:cs="Arial" w:ascii="Arial" w:hAnsi="Arial"/>
                <w:sz w:val="22"/>
              </w:rPr>
              <w:t>Mobili rankinio valdymo sniego gamybos patranka sodmenų uždengimui konteinerinio auginimo aikštelėse</w:t>
            </w:r>
            <w:bookmarkEnd w:id="1"/>
          </w:p>
        </w:tc>
        <w:tc>
          <w:tcPr>
            <w:tcW w:w="211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pPr>
            <w:r>
              <w:rPr>
                <w:rFonts w:eastAsia="Times New Roman" w:cs="Arial" w:ascii="Arial" w:hAnsi="Arial"/>
                <w:lang w:eastAsia="lt-LT"/>
              </w:rPr>
              <w:t>Vnt.</w:t>
            </w:r>
          </w:p>
        </w:tc>
        <w:tc>
          <w:tcPr>
            <w:tcW w:w="263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pPr>
            <w:r>
              <w:rPr>
                <w:rFonts w:cs="Arial" w:ascii="Arial" w:hAnsi="Arial"/>
              </w:rPr>
              <w:t>1</w:t>
            </w:r>
          </w:p>
        </w:tc>
      </w:tr>
    </w:tbl>
    <w:p>
      <w:pPr>
        <w:pStyle w:val="Normal"/>
        <w:spacing w:lineRule="auto" w:line="240" w:before="0" w:after="0"/>
        <w:rPr>
          <w:rFonts w:ascii="Arial" w:hAnsi="Arial" w:cs="Arial"/>
        </w:rPr>
      </w:pPr>
      <w:r>
        <w:rPr>
          <w:rFonts w:cs="Arial" w:ascii="Arial" w:hAnsi="Arial"/>
        </w:rPr>
      </w:r>
    </w:p>
    <w:p>
      <w:pPr>
        <w:pStyle w:val="Normal"/>
        <w:shd w:val="clear" w:color="auto" w:fill="FFFFFF" w:themeFill="background1"/>
        <w:spacing w:lineRule="auto" w:line="240" w:before="0" w:after="0"/>
        <w:jc w:val="both"/>
        <w:rPr/>
      </w:pPr>
      <w:r>
        <w:rPr>
          <w:rFonts w:eastAsia="Arial" w:cs="Arial" w:ascii="Arial" w:hAnsi="Arial"/>
        </w:rPr>
        <w:t>1.4. Prekių pirkimas vyks pagal žaliuosius kriterijus:</w:t>
      </w:r>
    </w:p>
    <w:p>
      <w:pPr>
        <w:pStyle w:val="Normal"/>
        <w:shd w:val="clear" w:color="auto" w:fill="FFFFFF" w:themeFill="background1"/>
        <w:spacing w:lineRule="auto" w:line="240" w:before="0" w:after="0"/>
        <w:jc w:val="both"/>
        <w:rPr/>
      </w:pPr>
      <w:r>
        <w:rPr>
          <w:rFonts w:eastAsia="Arial" w:cs="Arial" w:ascii="Arial" w:hAnsi="Arial"/>
        </w:rPr>
        <w:t>1.4.1. Prekė yra tvirta, ilgaamžė, funkcionali, ji ar jos sudedamosios dalys tinkamos naudoti daug kartų ir lengvai pataisomos ir pakeičiamos.</w:t>
      </w:r>
    </w:p>
    <w:p>
      <w:pPr>
        <w:pStyle w:val="Normal"/>
        <w:shd w:val="clear" w:color="auto" w:fill="FFFFFF" w:themeFill="background1"/>
        <w:spacing w:lineRule="auto" w:line="240" w:before="0" w:after="0"/>
        <w:jc w:val="both"/>
        <w:rPr/>
      </w:pPr>
      <w:r>
        <w:rPr>
          <w:rFonts w:eastAsia="Arial" w:cs="Arial" w:ascii="Arial" w:hAnsi="Arial"/>
        </w:rPr>
        <w:t>1.4.2. Jeigu prekė bus pristatoma supakuota, tai pakuotė turi būti laikytina perdirbama pakuote pagal Lietuvos Respublikos mokesčio už aplinkos teršimą įstatymo nuostatas.</w:t>
      </w:r>
    </w:p>
    <w:p>
      <w:pPr>
        <w:pStyle w:val="ListParagraph"/>
        <w:spacing w:lineRule="auto" w:line="240" w:before="0" w:after="0"/>
        <w:ind w:left="0" w:hanging="0"/>
        <w:contextualSpacing/>
        <w:rPr/>
      </w:pPr>
      <w:r>
        <w:rPr>
          <w:rFonts w:eastAsia="Arial" w:cs="Arial" w:ascii="Arial" w:hAnsi="Arial"/>
          <w:b/>
          <w:lang w:eastAsia="lt-LT"/>
        </w:rPr>
        <w:t xml:space="preserve">2. PIRKIMO OBJEKTO PRITAIKYMO SRITIS </w:t>
      </w:r>
    </w:p>
    <w:p>
      <w:pPr>
        <w:pStyle w:val="Normal"/>
        <w:tabs>
          <w:tab w:val="clear" w:pos="1296"/>
          <w:tab w:val="left" w:pos="567" w:leader="none"/>
        </w:tabs>
        <w:spacing w:lineRule="auto" w:line="240" w:before="0" w:after="0"/>
        <w:contextualSpacing/>
        <w:jc w:val="both"/>
        <w:rPr/>
      </w:pPr>
      <w:r>
        <w:rPr>
          <w:rFonts w:eastAsia="Times New Roman" w:cs="Arial" w:ascii="Arial" w:hAnsi="Arial"/>
          <w:lang w:eastAsia="lt-LT"/>
        </w:rPr>
        <w:t>2.1.</w:t>
      </w:r>
      <w:r>
        <w:rPr>
          <w:rFonts w:eastAsia="Calibri" w:cs="Arial" w:ascii="Arial" w:hAnsi="Arial"/>
        </w:rPr>
        <w:t xml:space="preserve"> </w:t>
      </w:r>
      <w:r>
        <w:rPr>
          <w:rFonts w:cs="Arial" w:ascii="Arial" w:hAnsi="Arial"/>
        </w:rPr>
        <w:t>Mobili rankinio valdymo sniego gamybos patranka sodmenų uždengimui konteinerinio auginimo aikštelėse</w:t>
      </w:r>
      <w:r>
        <w:rPr>
          <w:rFonts w:eastAsia="Calibri" w:cs="Arial" w:ascii="Arial" w:hAnsi="Arial"/>
        </w:rPr>
        <w:t>.</w:t>
      </w:r>
    </w:p>
    <w:p>
      <w:pPr>
        <w:pStyle w:val="Normal"/>
        <w:tabs>
          <w:tab w:val="clear" w:pos="1296"/>
          <w:tab w:val="left" w:pos="567" w:leader="none"/>
        </w:tabs>
        <w:spacing w:lineRule="auto" w:line="240" w:before="0" w:after="0"/>
        <w:contextualSpacing/>
        <w:jc w:val="both"/>
        <w:rPr>
          <w:rFonts w:ascii="Arial" w:hAnsi="Arial" w:eastAsia="Calibri" w:cs="Arial"/>
        </w:rPr>
      </w:pPr>
      <w:r>
        <w:rPr>
          <w:rFonts w:eastAsia="Calibri" w:cs="Arial" w:ascii="Arial" w:hAnsi="Arial"/>
        </w:rPr>
      </w:r>
    </w:p>
    <w:p>
      <w:pPr>
        <w:pStyle w:val="Bodytext1"/>
        <w:shd w:val="clear" w:color="auto" w:fill="auto"/>
        <w:tabs>
          <w:tab w:val="clear" w:pos="1296"/>
          <w:tab w:val="left" w:pos="0" w:leader="none"/>
        </w:tabs>
        <w:spacing w:lineRule="auto" w:line="240" w:before="0" w:after="0"/>
        <w:ind w:hanging="0"/>
        <w:jc w:val="both"/>
        <w:rPr/>
      </w:pPr>
      <w:r>
        <w:rPr>
          <w:rFonts w:cs="Arial" w:ascii="Arial" w:hAnsi="Arial"/>
          <w:b/>
          <w:sz w:val="22"/>
          <w:szCs w:val="22"/>
        </w:rPr>
        <w:t>3.</w:t>
      </w:r>
      <w:r>
        <w:rPr>
          <w:rFonts w:cs="Arial" w:ascii="Arial" w:hAnsi="Arial"/>
          <w:b/>
          <w:bCs/>
          <w:sz w:val="22"/>
          <w:szCs w:val="22"/>
        </w:rPr>
        <w:t>TECHNINIŲ REIKALAVIMŲ, KURIUOS TURI ATITIKTI PERKAMOS PREKĖS APRAŠYMO BŪDAI</w:t>
      </w:r>
    </w:p>
    <w:p>
      <w:pPr>
        <w:pStyle w:val="NoSpacing"/>
        <w:jc w:val="both"/>
        <w:rPr/>
      </w:pPr>
      <w:r>
        <w:rPr>
          <w:rFonts w:cs="Arial" w:ascii="Arial" w:hAnsi="Arial"/>
          <w:bCs/>
          <w:sz w:val="22"/>
        </w:rPr>
        <w:t xml:space="preserve">3.1.Techniniai reikalavimai, kuriuos turi atitikti perkamos prekės nurodyti </w:t>
      </w:r>
      <w:bookmarkStart w:id="2" w:name="_Hlk145061990"/>
      <w:r>
        <w:rPr>
          <w:rFonts w:cs="Arial" w:ascii="Arial" w:hAnsi="Arial"/>
          <w:sz w:val="22"/>
        </w:rPr>
        <w:t>mobili rankinio valdymo sniego gamybos patranka sodmenų uždengimui konteinerinio auginimo aikštelėse</w:t>
      </w:r>
      <w:r>
        <w:rPr>
          <w:rFonts w:eastAsia="Times New Roman" w:cs="Arial" w:ascii="Arial" w:hAnsi="Arial"/>
          <w:sz w:val="22"/>
        </w:rPr>
        <w:t xml:space="preserve"> (toliau-TS) 1 priede</w:t>
      </w:r>
      <w:bookmarkEnd w:id="2"/>
      <w:r>
        <w:rPr>
          <w:rFonts w:cs="Arial" w:ascii="Arial" w:hAnsi="Arial"/>
          <w:sz w:val="22"/>
          <w:lang w:eastAsia="lt-LT"/>
        </w:rPr>
        <w:t xml:space="preserve">. </w:t>
      </w:r>
    </w:p>
    <w:p>
      <w:pPr>
        <w:pStyle w:val="NoSpacing"/>
        <w:jc w:val="both"/>
        <w:rPr/>
      </w:pPr>
      <w:r>
        <w:rPr>
          <w:rFonts w:cs="Arial" w:ascii="Arial" w:hAnsi="Arial"/>
          <w:iCs/>
          <w:sz w:val="22"/>
        </w:rPr>
        <w:t>3.2.</w:t>
      </w:r>
      <w:r>
        <w:rPr>
          <w:rFonts w:cs="Arial" w:ascii="Arial" w:hAnsi="Arial"/>
          <w:sz w:val="22"/>
          <w:lang w:eastAsia="lt-LT"/>
        </w:rPr>
        <w:t xml:space="preserve"> </w:t>
      </w:r>
      <w:r>
        <w:rPr>
          <w:rFonts w:cs="Arial" w:ascii="Arial" w:hAnsi="Arial"/>
          <w:sz w:val="22"/>
          <w:shd w:fill="FFFFFF" w:val="clear"/>
        </w:rPr>
        <w:t xml:space="preserve">Prekė turi būti pristatyta į VMU regioninį padalinį per </w:t>
      </w:r>
      <w:r>
        <w:rPr>
          <w:rFonts w:eastAsia="Calibri" w:cs="Arial" w:ascii="Arial" w:hAnsi="Arial"/>
          <w:color w:val="000000"/>
          <w:kern w:val="0"/>
          <w:sz w:val="22"/>
          <w:szCs w:val="22"/>
          <w:shd w:fill="FFFFFF" w:val="clear"/>
          <w:lang w:val="lt-LT" w:eastAsia="en-US" w:bidi="ar-SA"/>
        </w:rPr>
        <w:t>180 dienų</w:t>
      </w:r>
      <w:r>
        <w:rPr>
          <w:rFonts w:cs="Arial" w:ascii="Arial" w:hAnsi="Arial"/>
          <w:sz w:val="22"/>
          <w:shd w:fill="FFFFFF" w:val="clear"/>
        </w:rPr>
        <w:t xml:space="preserve"> po pirkimo – pardavimo sutarties įsigaliojimo dienos:. </w:t>
      </w:r>
    </w:p>
    <w:p>
      <w:pPr>
        <w:pStyle w:val="NoSpacing"/>
        <w:jc w:val="both"/>
        <w:rPr/>
      </w:pPr>
      <w:r>
        <w:rPr>
          <w:rFonts w:cs="Arial" w:ascii="Arial" w:hAnsi="Arial"/>
          <w:sz w:val="22"/>
          <w:shd w:fill="FFFFFF" w:val="clear"/>
        </w:rPr>
        <w:t xml:space="preserve">1 vnt. </w:t>
      </w:r>
      <w:bookmarkStart w:id="3" w:name="_Hlk145061390"/>
      <w:r>
        <w:rPr>
          <w:rFonts w:cs="Arial" w:ascii="Arial" w:hAnsi="Arial"/>
          <w:sz w:val="22"/>
          <w:shd w:fill="FFFFFF" w:val="clear"/>
        </w:rPr>
        <w:t>– Panevėžio regioninį padalinį</w:t>
      </w:r>
      <w:bookmarkEnd w:id="3"/>
      <w:r>
        <w:rPr>
          <w:rFonts w:cs="Arial" w:ascii="Arial" w:hAnsi="Arial"/>
          <w:sz w:val="22"/>
          <w:shd w:fill="FFFFFF" w:val="clear"/>
        </w:rPr>
        <w:t xml:space="preserve"> adresu Kimiškio g.9 Kaimiškio km. Panevėžio raj. LT 38105.</w:t>
      </w:r>
    </w:p>
    <w:p>
      <w:pPr>
        <w:pStyle w:val="NoSpacing"/>
        <w:jc w:val="both"/>
        <w:rPr>
          <w:rFonts w:ascii="Arial" w:hAnsi="Arial" w:cs="Arial"/>
          <w:sz w:val="22"/>
          <w:highlight w:val="white"/>
        </w:rPr>
      </w:pPr>
      <w:r>
        <w:rPr>
          <w:rFonts w:cs="Arial" w:ascii="Arial" w:hAnsi="Arial"/>
          <w:sz w:val="22"/>
          <w:highlight w:val="white"/>
        </w:rPr>
      </w:r>
    </w:p>
    <w:p>
      <w:pPr>
        <w:pStyle w:val="Normal"/>
        <w:spacing w:lineRule="auto" w:line="240" w:before="0" w:after="0"/>
        <w:jc w:val="both"/>
        <w:rPr/>
      </w:pPr>
      <w:r>
        <w:rPr>
          <w:rFonts w:cs="Arial" w:ascii="Arial" w:hAnsi="Arial"/>
          <w:b/>
          <w:bCs/>
        </w:rPr>
        <w:t>4.DOKUMENTAI, REIKALINGI PIRKIMO OBJEKTO TECHNINĖMS SAVYBĖMS IR KOKYBEI PATVIRTINTI</w:t>
      </w:r>
    </w:p>
    <w:p>
      <w:pPr>
        <w:pStyle w:val="Normal"/>
        <w:spacing w:lineRule="auto" w:line="240" w:before="0" w:after="0"/>
        <w:rPr>
          <w:rFonts w:ascii="Arial" w:hAnsi="Arial" w:cs="Arial"/>
          <w:b/>
          <w:b/>
          <w:bCs/>
        </w:rPr>
      </w:pPr>
      <w:r>
        <w:rPr>
          <w:rFonts w:cs="Arial" w:ascii="Arial" w:hAnsi="Arial"/>
          <w:b/>
          <w:bCs/>
        </w:rPr>
      </w:r>
    </w:p>
    <w:p>
      <w:pPr>
        <w:pStyle w:val="Normal"/>
        <w:numPr>
          <w:ilvl w:val="0"/>
          <w:numId w:val="0"/>
        </w:numPr>
        <w:tabs>
          <w:tab w:val="clear" w:pos="1296"/>
          <w:tab w:val="left" w:pos="142" w:leader="none"/>
          <w:tab w:val="left" w:pos="284" w:leader="none"/>
          <w:tab w:val="left" w:pos="567" w:leader="none"/>
        </w:tabs>
        <w:spacing w:lineRule="auto" w:line="240" w:before="0" w:after="0"/>
        <w:ind w:left="0" w:hanging="0"/>
        <w:jc w:val="both"/>
        <w:outlineLvl w:val="0"/>
        <w:rPr/>
      </w:pPr>
      <w:r>
        <w:rPr>
          <w:rFonts w:cs="Arial" w:ascii="Arial" w:hAnsi="Arial"/>
          <w:bCs/>
          <w:shd w:fill="E2EFD9" w:val="clear"/>
        </w:rPr>
        <w:t>4.1.DOKUMENTAI, KURIUOS REIKIA PATEIKTI KARTU SU PASIŪLYMU:</w:t>
      </w:r>
    </w:p>
    <w:p>
      <w:pPr>
        <w:pStyle w:val="NoSpacing"/>
        <w:jc w:val="both"/>
        <w:rPr/>
      </w:pPr>
      <w:r>
        <w:rPr>
          <w:rFonts w:cs="Arial" w:ascii="Arial" w:hAnsi="Arial"/>
          <w:sz w:val="22"/>
        </w:rPr>
        <w:t xml:space="preserve">4.1.1. </w:t>
      </w:r>
      <w:r>
        <w:rPr>
          <w:rFonts w:cs="Arial" w:ascii="Arial" w:hAnsi="Arial"/>
          <w:bCs/>
          <w:sz w:val="22"/>
        </w:rPr>
        <w:t>Užpildyta prekių atitikties techninės specifikacijos reikalavimams palyginamoji lentelė, įrodanti atitikimą Techninėje specifikacijoje keliamiems reikalavimas (TS 1 priedas);</w:t>
      </w:r>
    </w:p>
    <w:p>
      <w:pPr>
        <w:pStyle w:val="NoSpacing"/>
        <w:jc w:val="both"/>
        <w:rPr>
          <w:rFonts w:ascii="Arial" w:hAnsi="Arial" w:cs="Arial"/>
          <w:color w:val="000000"/>
          <w:sz w:val="22"/>
        </w:rPr>
      </w:pPr>
      <w:r>
        <w:rPr>
          <w:rFonts w:cs="Arial" w:ascii="Arial" w:hAnsi="Arial"/>
          <w:iCs/>
          <w:sz w:val="22"/>
        </w:rPr>
        <w:t>4.1.2.</w:t>
      </w:r>
      <w:r>
        <w:rPr>
          <w:rFonts w:cs="Arial" w:ascii="Arial" w:hAnsi="Arial"/>
          <w:bCs/>
          <w:sz w:val="22"/>
        </w:rPr>
        <w:t xml:space="preserve"> siūlomos Prekės gamintojo parengta techninė specifikacija (techninių duomenų lapai) ir/ar kiti dokumentai (skenuota kopija*), įrodanti siūlomos Prekės atitiktį pirkimo dokumentuose nustatytiems reikalavimams (lietuvių kalba**).</w:t>
      </w:r>
    </w:p>
    <w:p>
      <w:pPr>
        <w:pStyle w:val="NoSpacing"/>
        <w:jc w:val="both"/>
        <w:rPr>
          <w:color w:val="000000"/>
        </w:rPr>
      </w:pPr>
      <w:r>
        <w:rPr>
          <w:rFonts w:cs="Arial" w:ascii="Arial" w:hAnsi="Arial"/>
          <w:color w:val="000000"/>
          <w:sz w:val="22"/>
        </w:rPr>
        <w:t>4.1.3.</w:t>
      </w:r>
      <w:r>
        <w:rPr>
          <w:rFonts w:cs="Arial" w:ascii="Arial" w:hAnsi="Arial"/>
          <w:b/>
          <w:bCs/>
          <w:color w:val="000000"/>
          <w:sz w:val="22"/>
        </w:rPr>
        <w:t xml:space="preserve"> atitiktį žaliojo pirkimo reikalavimams įrodan</w:t>
      </w:r>
      <w:r>
        <w:rPr>
          <w:rFonts w:cs="Arial" w:ascii="Arial" w:hAnsi="Arial"/>
          <w:b/>
          <w:bCs/>
          <w:color w:val="000000"/>
          <w:sz w:val="22"/>
        </w:rPr>
        <w:t>tys</w:t>
      </w:r>
      <w:r>
        <w:rPr>
          <w:rFonts w:cs="Arial" w:ascii="Arial" w:hAnsi="Arial"/>
          <w:b/>
          <w:bCs/>
          <w:color w:val="000000"/>
          <w:sz w:val="22"/>
        </w:rPr>
        <w:t xml:space="preserve"> dokument</w:t>
      </w:r>
      <w:r>
        <w:rPr>
          <w:rFonts w:cs="Arial" w:ascii="Arial" w:hAnsi="Arial"/>
          <w:b/>
          <w:bCs/>
          <w:color w:val="000000"/>
          <w:sz w:val="22"/>
        </w:rPr>
        <w:t>ai</w:t>
      </w:r>
      <w:r>
        <w:rPr>
          <w:rFonts w:cs="Arial" w:ascii="Arial" w:hAnsi="Arial"/>
          <w:color w:val="000000"/>
          <w:sz w:val="22"/>
        </w:rPr>
        <w:t xml:space="preserve">* </w:t>
      </w:r>
      <w:r>
        <w:rPr>
          <w:rFonts w:cs="Arial" w:ascii="Arial" w:hAnsi="Arial"/>
          <w:color w:val="000000"/>
          <w:sz w:val="22"/>
          <w:lang w:eastAsia="en-GB"/>
        </w:rPr>
        <w:t xml:space="preserve">(gamintojo ir (ar) tiekėjo išduota </w:t>
      </w:r>
      <w:r>
        <w:rPr>
          <w:rFonts w:eastAsia="Calibri" w:cs="Arial" w:ascii="Arial" w:hAnsi="Arial"/>
          <w:color w:val="000000"/>
          <w:sz w:val="22"/>
          <w:lang w:eastAsia="en-GB"/>
        </w:rPr>
        <w:t>specialiųjų sąlygų 8 priedo ,,Teikėjo deklaracija žalieji reikalavimai“</w:t>
      </w:r>
      <w:r>
        <w:rPr>
          <w:rFonts w:cs="Arial" w:ascii="Arial" w:hAnsi="Arial"/>
          <w:color w:val="000000"/>
          <w:sz w:val="22"/>
          <w:lang w:eastAsia="en-GB"/>
        </w:rPr>
        <w:t xml:space="preserve"> formos deklaracij</w:t>
      </w:r>
      <w:r>
        <w:rPr>
          <w:rFonts w:cs="Arial" w:ascii="Arial" w:hAnsi="Arial"/>
          <w:color w:val="000000"/>
          <w:sz w:val="22"/>
          <w:lang w:eastAsia="en-GB"/>
        </w:rPr>
        <w:t>a</w:t>
      </w:r>
      <w:r>
        <w:rPr>
          <w:rFonts w:cs="Arial" w:ascii="Arial" w:hAnsi="Arial"/>
          <w:color w:val="000000"/>
          <w:sz w:val="22"/>
          <w:lang w:eastAsia="en-GB"/>
        </w:rPr>
        <w:t xml:space="preserve"> ar kitus dokument</w:t>
      </w:r>
      <w:r>
        <w:rPr>
          <w:rFonts w:eastAsia="Calibri" w:cs="Arial" w:ascii="Arial" w:hAnsi="Arial"/>
          <w:color w:val="000000"/>
          <w:kern w:val="0"/>
          <w:sz w:val="22"/>
          <w:szCs w:val="22"/>
          <w:lang w:val="lt-LT" w:eastAsia="en-GB" w:bidi="ar-SA"/>
        </w:rPr>
        <w:t>ai</w:t>
      </w:r>
      <w:r>
        <w:rPr>
          <w:rFonts w:cs="Arial" w:ascii="Arial" w:hAnsi="Arial"/>
          <w:color w:val="000000"/>
          <w:sz w:val="22"/>
          <w:lang w:eastAsia="en-GB"/>
        </w:rPr>
        <w:t xml:space="preserve"> įrod</w:t>
      </w:r>
      <w:r>
        <w:rPr>
          <w:rFonts w:cs="Arial" w:ascii="Arial" w:hAnsi="Arial"/>
          <w:color w:val="000000"/>
          <w:sz w:val="22"/>
          <w:lang w:eastAsia="en-GB"/>
        </w:rPr>
        <w:t>antys</w:t>
      </w:r>
      <w:r>
        <w:rPr>
          <w:rFonts w:cs="Arial" w:ascii="Arial" w:hAnsi="Arial"/>
          <w:color w:val="000000"/>
          <w:sz w:val="22"/>
          <w:lang w:eastAsia="en-GB"/>
        </w:rPr>
        <w:t xml:space="preserve"> atitikimą reikalavimams(lietuvių kalba**)).</w:t>
      </w:r>
    </w:p>
    <w:p>
      <w:pPr>
        <w:pStyle w:val="NoSpacing"/>
        <w:jc w:val="both"/>
        <w:rPr>
          <w:rFonts w:ascii="Arial" w:hAnsi="Arial" w:cs="Arial"/>
          <w:color w:val="000000"/>
          <w:sz w:val="22"/>
        </w:rPr>
      </w:pPr>
      <w:r>
        <w:rPr>
          <w:rFonts w:cs="Arial" w:ascii="Arial" w:hAnsi="Arial"/>
          <w:color w:val="000000"/>
          <w:sz w:val="22"/>
        </w:rPr>
      </w:r>
    </w:p>
    <w:p>
      <w:pPr>
        <w:pStyle w:val="ListParagraph"/>
        <w:spacing w:lineRule="auto" w:line="240" w:before="0" w:after="0"/>
        <w:ind w:left="0" w:hanging="0"/>
        <w:contextualSpacing/>
        <w:jc w:val="both"/>
        <w:textAlignment w:val="baseline"/>
        <w:rPr/>
      </w:pPr>
      <w:r>
        <w:rPr>
          <w:rFonts w:eastAsia="Calibri" w:cs="Arial" w:ascii="Arial" w:hAnsi="Arial"/>
        </w:rPr>
        <w:t xml:space="preserve">* Esant poreikiui, </w:t>
      </w:r>
      <w:r>
        <w:rPr>
          <w:rFonts w:eastAsia="Calibri" w:cs="Arial" w:ascii="Arial" w:hAnsi="Arial"/>
        </w:rPr>
        <w:t>P</w:t>
      </w:r>
      <w:r>
        <w:rPr>
          <w:rFonts w:eastAsia="Calibri" w:cs="Arial" w:ascii="Arial" w:hAnsi="Arial"/>
        </w:rPr>
        <w:t>erkančioji organizacija gali prašyti pateikti dokumentų originalus.</w:t>
      </w:r>
    </w:p>
    <w:p>
      <w:pPr>
        <w:pStyle w:val="ListParagraph"/>
        <w:spacing w:lineRule="auto" w:line="240" w:before="0" w:after="0"/>
        <w:ind w:left="0" w:hanging="0"/>
        <w:contextualSpacing/>
        <w:jc w:val="both"/>
        <w:textAlignment w:val="baseline"/>
        <w:rPr/>
      </w:pPr>
      <w:r>
        <w:rPr>
          <w:rFonts w:eastAsia="Calibri" w:cs="Arial" w:ascii="Arial" w:hAnsi="Arial"/>
        </w:rPr>
        <w:t>** Vertimas turi būti patvirtintas vertėjo/jį atlikusio asmens (nurodant vertėjo vardą (vardo raidę), pavardę, pareigas) parašu ir vertimo biuro antspaudu arba tiekėjo ar jo įgalioto asmens (nurodant vertėjo vardą (vardo raidę), pavardę, pareigas) parašu ir antspaudu (jei turi), kad vertimą atlikęs asmuo liudija dokumento tikrumą.</w:t>
      </w:r>
    </w:p>
    <w:p>
      <w:pPr>
        <w:pStyle w:val="Normal"/>
        <w:shd w:val="clear" w:color="auto" w:fill="E2EFD9"/>
        <w:spacing w:lineRule="auto" w:line="240" w:before="0" w:after="0"/>
        <w:jc w:val="both"/>
        <w:rPr/>
      </w:pPr>
      <w:r>
        <w:rPr>
          <w:rFonts w:cs="Arial" w:ascii="Arial" w:hAnsi="Arial"/>
        </w:rPr>
        <w:t>4.2. DOKUMENTAI, KURIUOS REIKIA PATEIKTI SU PREKĖMIS:</w:t>
      </w:r>
    </w:p>
    <w:p>
      <w:pPr>
        <w:pStyle w:val="Bodytext21"/>
        <w:shd w:val="clear" w:color="auto" w:fill="auto"/>
        <w:tabs>
          <w:tab w:val="clear" w:pos="1296"/>
          <w:tab w:val="left" w:pos="0" w:leader="none"/>
          <w:tab w:val="left" w:pos="142" w:leader="none"/>
          <w:tab w:val="left" w:pos="3828" w:leader="none"/>
        </w:tabs>
        <w:spacing w:lineRule="auto" w:line="240"/>
        <w:ind w:hanging="0"/>
        <w:jc w:val="both"/>
        <w:rPr/>
      </w:pPr>
      <w:r>
        <w:rPr>
          <w:rFonts w:cs="Arial" w:ascii="Arial" w:hAnsi="Arial"/>
          <w:b/>
          <w:bCs/>
          <w:i w:val="false"/>
          <w:iCs w:val="false"/>
          <w:sz w:val="22"/>
          <w:szCs w:val="22"/>
          <w:u w:val="single"/>
        </w:rPr>
        <w:t>4.2.1. Prek</w:t>
      </w:r>
      <w:r>
        <w:rPr>
          <w:rFonts w:eastAsia="Calibri" w:cs="Arial" w:ascii="Arial" w:hAnsi="Arial" w:eastAsiaTheme="minorHAnsi"/>
          <w:b/>
          <w:bCs/>
          <w:i w:val="false"/>
          <w:iCs w:val="false"/>
          <w:color w:val="auto"/>
          <w:kern w:val="0"/>
          <w:sz w:val="22"/>
          <w:szCs w:val="22"/>
          <w:u w:val="single"/>
          <w:lang w:val="lt-LT" w:eastAsia="en-US" w:bidi="ar-SA"/>
        </w:rPr>
        <w:t>ės</w:t>
      </w:r>
      <w:r>
        <w:rPr>
          <w:rFonts w:cs="Arial" w:ascii="Arial" w:hAnsi="Arial"/>
          <w:b/>
          <w:bCs/>
          <w:i w:val="false"/>
          <w:iCs w:val="false"/>
          <w:sz w:val="22"/>
          <w:szCs w:val="22"/>
          <w:u w:val="single"/>
        </w:rPr>
        <w:t xml:space="preserve"> perdavimo – priėmimo aktą;</w:t>
      </w:r>
    </w:p>
    <w:p>
      <w:pPr>
        <w:pStyle w:val="Normal"/>
        <w:widowControl w:val="false"/>
        <w:spacing w:lineRule="auto" w:line="240" w:before="0" w:after="0"/>
        <w:jc w:val="both"/>
        <w:rPr/>
      </w:pPr>
      <w:r>
        <w:rPr>
          <w:rFonts w:cs="Arial" w:ascii="Arial" w:hAnsi="Arial"/>
          <w:b/>
          <w:bCs/>
          <w:iCs/>
          <w:u w:val="single"/>
        </w:rPr>
        <w:t>4.2.2. Prekės naudojimosi vadovas (lietuvių kalba);</w:t>
      </w:r>
    </w:p>
    <w:p>
      <w:pPr>
        <w:pStyle w:val="Normal"/>
        <w:widowControl w:val="false"/>
        <w:spacing w:lineRule="auto" w:line="240" w:before="0" w:after="0"/>
        <w:jc w:val="both"/>
        <w:rPr/>
      </w:pPr>
      <w:r>
        <w:rPr>
          <w:rFonts w:cs="Arial" w:ascii="Arial" w:hAnsi="Arial"/>
          <w:b/>
          <w:bCs/>
          <w:iCs/>
          <w:u w:val="single"/>
        </w:rPr>
        <w:t>4.2.3. Prekės garantiją užtikrinantis dokumentas;</w:t>
      </w:r>
    </w:p>
    <w:p>
      <w:pPr>
        <w:pStyle w:val="Normal"/>
        <w:widowControl w:val="false"/>
        <w:spacing w:lineRule="auto" w:line="240" w:before="0" w:after="0"/>
        <w:jc w:val="both"/>
        <w:rPr/>
      </w:pPr>
      <w:r>
        <w:rPr>
          <w:rFonts w:cs="Arial" w:ascii="Arial" w:hAnsi="Arial"/>
          <w:b/>
          <w:bCs/>
          <w:iCs/>
          <w:u w:val="single"/>
        </w:rPr>
        <w:t>4.2.4. Prekės dokumentas įrodantis jos pagaminimo datą;</w:t>
      </w:r>
    </w:p>
    <w:p>
      <w:pPr>
        <w:pStyle w:val="Normal"/>
        <w:widowControl w:val="false"/>
        <w:spacing w:lineRule="auto" w:line="240" w:before="0" w:after="0"/>
        <w:jc w:val="both"/>
        <w:rPr/>
      </w:pPr>
      <w:r>
        <w:rPr>
          <w:rFonts w:cs="Arial" w:ascii="Arial" w:hAnsi="Arial"/>
          <w:b/>
          <w:bCs/>
          <w:iCs/>
          <w:u w:val="single"/>
        </w:rPr>
        <w:t>4.2.5.Tiekėjas turi pateikti techninius pasus galiojančius Lietuvos Respublikoje.</w:t>
      </w:r>
    </w:p>
    <w:p>
      <w:pPr>
        <w:pStyle w:val="Normal"/>
        <w:widowControl w:val="false"/>
        <w:spacing w:lineRule="auto" w:line="240" w:before="0" w:after="0"/>
        <w:jc w:val="both"/>
        <w:rPr>
          <w:rFonts w:ascii="Arial" w:hAnsi="Arial" w:cs="Arial"/>
          <w:b/>
          <w:b/>
          <w:bCs/>
          <w:iCs/>
          <w:u w:val="single"/>
        </w:rPr>
      </w:pPr>
      <w:r>
        <w:rPr>
          <w:rFonts w:cs="Arial" w:ascii="Arial" w:hAnsi="Arial"/>
          <w:b/>
          <w:bCs/>
          <w:iCs/>
          <w:u w:val="single"/>
        </w:rPr>
      </w:r>
    </w:p>
    <w:p>
      <w:pPr>
        <w:pStyle w:val="Bodytext1"/>
        <w:shd w:val="clear" w:color="auto" w:fill="auto"/>
        <w:tabs>
          <w:tab w:val="clear" w:pos="1296"/>
          <w:tab w:val="left" w:pos="0" w:leader="none"/>
        </w:tabs>
        <w:spacing w:lineRule="auto" w:line="240" w:before="0" w:after="0"/>
        <w:ind w:hanging="0"/>
        <w:jc w:val="both"/>
        <w:rPr/>
      </w:pPr>
      <w:r>
        <w:rPr>
          <w:rFonts w:cs="Arial" w:ascii="Arial" w:hAnsi="Arial"/>
          <w:b/>
          <w:bCs/>
          <w:sz w:val="22"/>
          <w:szCs w:val="22"/>
        </w:rPr>
        <w:t>5. TECHNINĖS SPECIFIKACIJOS PRIEDAI:</w:t>
      </w:r>
    </w:p>
    <w:p>
      <w:pPr>
        <w:pStyle w:val="NoSpacing"/>
        <w:jc w:val="both"/>
        <w:rPr/>
      </w:pPr>
      <w:bookmarkStart w:id="4" w:name="_Hlk126848085"/>
      <w:r>
        <w:rPr>
          <w:rFonts w:cs="Arial" w:ascii="Arial" w:hAnsi="Arial"/>
          <w:sz w:val="22"/>
        </w:rPr>
        <w:t>1 priedas. Prekių atitikties techninės specifikacijos reikalavimams palyginamoji lentelė</w:t>
      </w:r>
      <w:bookmarkEnd w:id="4"/>
      <w:r>
        <w:rPr>
          <w:rFonts w:cs="Arial" w:ascii="Arial" w:hAnsi="Arial"/>
          <w:sz w:val="22"/>
        </w:rPr>
        <w:t>.</w:t>
      </w:r>
    </w:p>
    <w:p>
      <w:pPr>
        <w:pStyle w:val="NoSpacing"/>
        <w:jc w:val="both"/>
        <w:rPr>
          <w:rFonts w:ascii="Arial" w:hAnsi="Arial" w:cs="Arial"/>
          <w:sz w:val="22"/>
        </w:rPr>
      </w:pPr>
      <w:r>
        <w:rPr>
          <w:rFonts w:cs="Arial" w:ascii="Arial" w:hAnsi="Arial"/>
          <w:sz w:val="22"/>
        </w:rPr>
      </w:r>
    </w:p>
    <w:p>
      <w:pPr>
        <w:pStyle w:val="NoSpacing"/>
        <w:jc w:val="both"/>
        <w:rPr/>
      </w:pPr>
      <w:r>
        <w:rPr>
          <w:rFonts w:cs="Arial" w:ascii="Arial" w:hAnsi="Arial"/>
          <w:sz w:val="22"/>
        </w:rPr>
        <w:t>_________________</w:t>
      </w:r>
    </w:p>
    <w:sectPr>
      <w:footerReference w:type="default" r:id="rId2"/>
      <w:type w:val="nextPage"/>
      <w:pgSz w:w="11906" w:h="16838"/>
      <w:pgMar w:left="1440" w:right="1440" w:header="0" w:top="1440" w:footer="708"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BoldM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0272263"/>
    </w:sdtPr>
    <w:sdtContent>
      <w:p>
        <w:pPr>
          <w:pStyle w:val="Puslapinporat"/>
          <w:jc w:val="center"/>
          <w:rPr/>
        </w:pPr>
        <w:r>
          <w:rPr/>
          <w:fldChar w:fldCharType="begin"/>
        </w:r>
        <w:r>
          <w:rPr/>
          <w:instrText> PAGE </w:instrText>
        </w:r>
        <w:r>
          <w:rPr/>
          <w:fldChar w:fldCharType="separate"/>
        </w:r>
        <w:r>
          <w:rPr/>
          <w:t>2</w:t>
        </w:r>
        <w:r>
          <w:rPr/>
          <w:fldChar w:fldCharType="end"/>
        </w:r>
      </w:p>
    </w:sdtContent>
  </w:sdt>
  <w:p>
    <w:pPr>
      <w:pStyle w:val="Puslapinporat"/>
      <w:rPr/>
    </w:pPr>
    <w:r>
      <w:rPr/>
    </w:r>
  </w:p>
</w:ftr>
</file>

<file path=word/settings.xml><?xml version="1.0" encoding="utf-8"?>
<w:settings xmlns:w="http://schemas.openxmlformats.org/wordprocessingml/2006/main">
  <w:zoom w:percent="130"/>
  <w:trackRevisions/>
  <w:defaultTabStop w:val="129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396"/>
  <w:themeFontLang w:val="lt-L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lt-L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0994"/>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lt-LT" w:eastAsia="en-US" w:bidi="ar-SA"/>
    </w:rPr>
  </w:style>
  <w:style w:type="character" w:styleId="DefaultParagraphFont" w:default="1">
    <w:name w:val="Default Paragraph Font"/>
    <w:uiPriority w:val="1"/>
    <w:semiHidden/>
    <w:unhideWhenUsed/>
    <w:qFormat/>
    <w:rPr/>
  </w:style>
  <w:style w:type="character" w:styleId="Fontstyle01" w:customStyle="1">
    <w:name w:val="fontstyle01"/>
    <w:basedOn w:val="DefaultParagraphFont"/>
    <w:qFormat/>
    <w:rsid w:val="00472a60"/>
    <w:rPr>
      <w:rFonts w:ascii="Arial-BoldMT" w:hAnsi="Arial-BoldMT"/>
      <w:b/>
      <w:bCs/>
      <w:i w:val="false"/>
      <w:iCs w:val="false"/>
      <w:color w:val="000000"/>
      <w:sz w:val="22"/>
      <w:szCs w:val="22"/>
    </w:rPr>
  </w:style>
  <w:style w:type="character" w:styleId="Bodytext" w:customStyle="1">
    <w:name w:val="Body text_"/>
    <w:link w:val="Bodytext1"/>
    <w:qFormat/>
    <w:locked/>
    <w:rsid w:val="00472a60"/>
    <w:rPr>
      <w:rFonts w:ascii="Times New Roman" w:hAnsi="Times New Roman" w:cs="Times New Roman"/>
      <w:sz w:val="23"/>
      <w:szCs w:val="23"/>
      <w:shd w:fill="FFFFFF" w:val="clear"/>
    </w:rPr>
  </w:style>
  <w:style w:type="character" w:styleId="Bodytext2" w:customStyle="1">
    <w:name w:val="Body text (2)_"/>
    <w:link w:val="Bodytext20"/>
    <w:qFormat/>
    <w:rsid w:val="00472a60"/>
    <w:rPr>
      <w:i/>
      <w:iCs/>
      <w:sz w:val="23"/>
      <w:szCs w:val="23"/>
      <w:shd w:fill="FFFFFF" w:val="clear"/>
    </w:rPr>
  </w:style>
  <w:style w:type="character" w:styleId="Iskyrimas" w:customStyle="1">
    <w:name w:val="Išskyrimas"/>
    <w:basedOn w:val="DefaultParagraphFont"/>
    <w:uiPriority w:val="20"/>
    <w:qFormat/>
    <w:rsid w:val="00472a60"/>
    <w:rPr>
      <w:i/>
      <w:iCs/>
    </w:rPr>
  </w:style>
  <w:style w:type="character" w:styleId="SraopastraipaDiagrama" w:customStyle="1">
    <w:name w:val="Sąrašo pastraipa Diagrama"/>
    <w:basedOn w:val="DefaultParagraphFont"/>
    <w:link w:val="Sraopastraipa"/>
    <w:uiPriority w:val="34"/>
    <w:qFormat/>
    <w:locked/>
    <w:rsid w:val="00472a60"/>
    <w:rPr/>
  </w:style>
  <w:style w:type="character" w:styleId="Bodytext9" w:customStyle="1">
    <w:name w:val="Body text (9)_"/>
    <w:link w:val="Bodytext90"/>
    <w:qFormat/>
    <w:rsid w:val="00472a60"/>
    <w:rPr>
      <w:rFonts w:ascii="Times New Roman" w:hAnsi="Times New Roman" w:cs="Times New Roman"/>
      <w:b/>
      <w:bCs/>
      <w:sz w:val="23"/>
      <w:szCs w:val="23"/>
      <w:shd w:fill="FFFFFF" w:val="clear"/>
    </w:rPr>
  </w:style>
  <w:style w:type="character" w:styleId="PoratDiagrama" w:customStyle="1">
    <w:name w:val="Poraštė Diagrama"/>
    <w:basedOn w:val="DefaultParagraphFont"/>
    <w:link w:val="Porat"/>
    <w:uiPriority w:val="99"/>
    <w:qFormat/>
    <w:rsid w:val="00472a60"/>
    <w:rPr/>
  </w:style>
  <w:style w:type="character" w:styleId="Formcontrol" w:customStyle="1">
    <w:name w:val="form-control"/>
    <w:basedOn w:val="DefaultParagraphFont"/>
    <w:qFormat/>
    <w:rsid w:val="00cf0340"/>
    <w:rPr/>
  </w:style>
  <w:style w:type="character" w:styleId="Annotationreference">
    <w:name w:val="annotation reference"/>
    <w:basedOn w:val="DefaultParagraphFont"/>
    <w:uiPriority w:val="99"/>
    <w:semiHidden/>
    <w:unhideWhenUsed/>
    <w:qFormat/>
    <w:rsid w:val="006c7168"/>
    <w:rPr>
      <w:sz w:val="16"/>
      <w:szCs w:val="16"/>
    </w:rPr>
  </w:style>
  <w:style w:type="character" w:styleId="KomentarotekstasDiagrama" w:customStyle="1">
    <w:name w:val="Komentaro tekstas Diagrama"/>
    <w:basedOn w:val="DefaultParagraphFont"/>
    <w:link w:val="Komentarotekstas"/>
    <w:uiPriority w:val="99"/>
    <w:qFormat/>
    <w:rsid w:val="006c7168"/>
    <w:rPr>
      <w:sz w:val="20"/>
      <w:szCs w:val="20"/>
    </w:rPr>
  </w:style>
  <w:style w:type="character" w:styleId="KomentarotemaDiagrama" w:customStyle="1">
    <w:name w:val="Komentaro tema Diagrama"/>
    <w:basedOn w:val="KomentarotekstasDiagrama"/>
    <w:link w:val="Komentarotema"/>
    <w:uiPriority w:val="99"/>
    <w:semiHidden/>
    <w:qFormat/>
    <w:rsid w:val="006c7168"/>
    <w:rPr>
      <w:b/>
      <w:bCs/>
      <w:sz w:val="20"/>
      <w:szCs w:val="20"/>
    </w:rPr>
  </w:style>
  <w:style w:type="paragraph" w:styleId="Antrat">
    <w:name w:val="Antraštė"/>
    <w:basedOn w:val="Normal"/>
    <w:next w:val="Pagrindinistekstas"/>
    <w:qFormat/>
    <w:pPr>
      <w:keepNext w:val="true"/>
      <w:spacing w:before="240" w:after="120"/>
    </w:pPr>
    <w:rPr>
      <w:rFonts w:ascii="Liberation Sans" w:hAnsi="Liberation Sans" w:eastAsia="Microsoft YaHei" w:cs="Lucida Sans"/>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Lucida Sans"/>
    </w:rPr>
  </w:style>
  <w:style w:type="paragraph" w:styleId="Pavadinimas">
    <w:name w:val="Caption"/>
    <w:basedOn w:val="Normal"/>
    <w:qFormat/>
    <w:pPr>
      <w:suppressLineNumbers/>
      <w:spacing w:before="120" w:after="120"/>
    </w:pPr>
    <w:rPr>
      <w:rFonts w:cs="Lucida Sans"/>
      <w:i/>
      <w:iCs/>
      <w:sz w:val="24"/>
      <w:szCs w:val="24"/>
    </w:rPr>
  </w:style>
  <w:style w:type="paragraph" w:styleId="Rodykl" w:customStyle="1">
    <w:name w:val="Rodyklė"/>
    <w:basedOn w:val="Normal"/>
    <w:qFormat/>
    <w:pPr>
      <w:suppressLineNumbers/>
    </w:pPr>
    <w:rPr>
      <w:rFonts w:cs="Lucida Sans"/>
    </w:rPr>
  </w:style>
  <w:style w:type="paragraph" w:styleId="Caption">
    <w:name w:val="caption"/>
    <w:basedOn w:val="Normal"/>
    <w:next w:val="Pagrindinistekstas"/>
    <w:qFormat/>
    <w:pPr>
      <w:suppressLineNumbers/>
      <w:spacing w:before="120" w:after="120"/>
    </w:pPr>
    <w:rPr>
      <w:rFonts w:cs="Lucida Sans"/>
      <w:i/>
      <w:iCs/>
      <w:sz w:val="24"/>
      <w:szCs w:val="24"/>
    </w:rPr>
  </w:style>
  <w:style w:type="paragraph" w:styleId="NoSpacing">
    <w:name w:val="No Spacing"/>
    <w:uiPriority w:val="1"/>
    <w:qFormat/>
    <w:rsid w:val="00472a60"/>
    <w:pPr>
      <w:widowControl/>
      <w:suppressAutoHyphens w:val="true"/>
      <w:bidi w:val="0"/>
      <w:spacing w:before="0" w:after="0"/>
      <w:jc w:val="left"/>
    </w:pPr>
    <w:rPr>
      <w:rFonts w:ascii="Times New Roman" w:hAnsi="Times New Roman" w:eastAsia="Calibri" w:cs="Times New Roman" w:eastAsiaTheme="minorHAnsi"/>
      <w:color w:val="auto"/>
      <w:kern w:val="0"/>
      <w:sz w:val="24"/>
      <w:szCs w:val="22"/>
      <w:lang w:val="lt-LT" w:eastAsia="en-US" w:bidi="ar-SA"/>
    </w:rPr>
  </w:style>
  <w:style w:type="paragraph" w:styleId="Bodytext1" w:customStyle="1">
    <w:name w:val="Body text1"/>
    <w:basedOn w:val="Normal"/>
    <w:link w:val="Bodytext"/>
    <w:qFormat/>
    <w:rsid w:val="00472a60"/>
    <w:pPr>
      <w:shd w:val="clear" w:color="auto" w:fill="FFFFFF"/>
      <w:spacing w:lineRule="exact" w:line="274" w:before="240" w:after="240"/>
      <w:ind w:hanging="1060"/>
    </w:pPr>
    <w:rPr>
      <w:rFonts w:ascii="Times New Roman" w:hAnsi="Times New Roman" w:cs="Times New Roman"/>
      <w:sz w:val="23"/>
      <w:szCs w:val="23"/>
    </w:rPr>
  </w:style>
  <w:style w:type="paragraph" w:styleId="Bodytext21" w:customStyle="1">
    <w:name w:val="Body text (2)"/>
    <w:basedOn w:val="Normal"/>
    <w:link w:val="Bodytext2"/>
    <w:qFormat/>
    <w:rsid w:val="00472a60"/>
    <w:pPr>
      <w:shd w:val="clear" w:color="auto" w:fill="FFFFFF"/>
      <w:spacing w:lineRule="exact" w:line="269" w:before="0" w:after="0"/>
      <w:ind w:hanging="400"/>
    </w:pPr>
    <w:rPr>
      <w:i/>
      <w:iCs/>
      <w:sz w:val="23"/>
      <w:szCs w:val="23"/>
    </w:rPr>
  </w:style>
  <w:style w:type="paragraph" w:styleId="ListParagraph">
    <w:name w:val="List Paragraph"/>
    <w:basedOn w:val="Normal"/>
    <w:link w:val="SraopastraipaDiagrama"/>
    <w:uiPriority w:val="34"/>
    <w:qFormat/>
    <w:rsid w:val="00472a60"/>
    <w:pPr>
      <w:spacing w:before="0" w:after="160"/>
      <w:ind w:left="720" w:hanging="0"/>
      <w:contextualSpacing/>
    </w:pPr>
    <w:rPr/>
  </w:style>
  <w:style w:type="paragraph" w:styleId="Bodytext91" w:customStyle="1">
    <w:name w:val="Body text (9)"/>
    <w:basedOn w:val="Normal"/>
    <w:link w:val="Bodytext9"/>
    <w:qFormat/>
    <w:rsid w:val="00472a60"/>
    <w:pPr>
      <w:shd w:val="clear" w:color="auto" w:fill="FFFFFF"/>
      <w:spacing w:lineRule="exact" w:line="274" w:before="0" w:after="0"/>
    </w:pPr>
    <w:rPr>
      <w:rFonts w:ascii="Times New Roman" w:hAnsi="Times New Roman" w:cs="Times New Roman"/>
      <w:b/>
      <w:bCs/>
      <w:sz w:val="23"/>
      <w:szCs w:val="23"/>
    </w:rPr>
  </w:style>
  <w:style w:type="paragraph" w:styleId="Puslapinantratirporat" w:customStyle="1">
    <w:name w:val="Puslapinė antraštė ir poraštė"/>
    <w:basedOn w:val="Normal"/>
    <w:qFormat/>
    <w:pPr/>
    <w:rPr/>
  </w:style>
  <w:style w:type="paragraph" w:styleId="Puslapinporat">
    <w:name w:val="Footer"/>
    <w:basedOn w:val="Normal"/>
    <w:link w:val="PoratDiagrama"/>
    <w:uiPriority w:val="99"/>
    <w:unhideWhenUsed/>
    <w:rsid w:val="00472a60"/>
    <w:pPr>
      <w:tabs>
        <w:tab w:val="clear" w:pos="1296"/>
        <w:tab w:val="center" w:pos="4819" w:leader="none"/>
        <w:tab w:val="right" w:pos="9638" w:leader="none"/>
      </w:tabs>
      <w:spacing w:lineRule="auto" w:line="240" w:before="0" w:after="0"/>
    </w:pPr>
    <w:rPr/>
  </w:style>
  <w:style w:type="paragraph" w:styleId="Revision">
    <w:name w:val="Revision"/>
    <w:uiPriority w:val="99"/>
    <w:semiHidden/>
    <w:qFormat/>
    <w:rsid w:val="006c7168"/>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lt-LT" w:eastAsia="en-US" w:bidi="ar-SA"/>
    </w:rPr>
  </w:style>
  <w:style w:type="paragraph" w:styleId="Annotationtext">
    <w:name w:val="annotation text"/>
    <w:basedOn w:val="Normal"/>
    <w:link w:val="KomentarotekstasDiagrama"/>
    <w:uiPriority w:val="99"/>
    <w:unhideWhenUsed/>
    <w:qFormat/>
    <w:rsid w:val="006c7168"/>
    <w:pPr>
      <w:spacing w:lineRule="auto" w:line="240"/>
    </w:pPr>
    <w:rPr>
      <w:sz w:val="20"/>
      <w:szCs w:val="20"/>
    </w:rPr>
  </w:style>
  <w:style w:type="paragraph" w:styleId="Annotationsubject">
    <w:name w:val="annotation subject"/>
    <w:basedOn w:val="Annotationtext"/>
    <w:next w:val="Annotationtext"/>
    <w:link w:val="KomentarotemaDiagrama"/>
    <w:uiPriority w:val="99"/>
    <w:semiHidden/>
    <w:unhideWhenUsed/>
    <w:qFormat/>
    <w:rsid w:val="006c7168"/>
    <w:pPr/>
    <w:rPr>
      <w:b/>
      <w:bCs/>
    </w:rPr>
  </w:style>
  <w:style w:type="numbering" w:styleId="NoList" w:default="1">
    <w:name w:val="No List"/>
    <w:uiPriority w:val="99"/>
    <w:semiHidden/>
    <w:unhideWhenUsed/>
    <w:qFormat/>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Application>LibreOffice/6.4.5.2$Windows_X86_64 LibreOffice_project/a726b36747cf2001e06b58ad5db1aa3a9a1872d6</Application>
  <Pages>2</Pages>
  <Words>387</Words>
  <Characters>2870</Characters>
  <CharactersWithSpaces>3231</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2023-10-02T12:49:00Z</dcterms:created>
  <dc:creator>Egidijus Kaluina | VMU</dc:creator>
  <dc:description/>
  <dc:language>lt-LT</dc:language>
  <cp:lastModifiedBy/>
  <dcterms:modified xsi:type="dcterms:W3CDTF">2023-10-09T11:25:57Z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